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6E0" w:rsidRDefault="002926E0" w:rsidP="002926E0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Technical Annex B</w:t>
      </w:r>
    </w:p>
    <w:p w:rsidR="002E5263" w:rsidRPr="00EB240E" w:rsidRDefault="00C447B6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</w:t>
      </w:r>
      <w:r w:rsidR="00C31764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962166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>.01.</w:t>
      </w:r>
      <w:r w:rsidR="00536014">
        <w:rPr>
          <w:rFonts w:ascii="Times New Roman" w:hAnsi="Times New Roman" w:cs="Times New Roman"/>
          <w:b/>
          <w:bCs/>
          <w:sz w:val="20"/>
          <w:szCs w:val="20"/>
        </w:rPr>
        <w:t xml:space="preserve"> - </w:t>
      </w:r>
      <w:r w:rsidR="00962166" w:rsidRPr="00962166">
        <w:rPr>
          <w:rFonts w:ascii="Times New Roman" w:hAnsi="Times New Roman" w:cs="Times New Roman"/>
          <w:b/>
          <w:bCs/>
          <w:sz w:val="20"/>
          <w:szCs w:val="20"/>
        </w:rPr>
        <w:t>Lapses</w:t>
      </w:r>
    </w:p>
    <w:p w:rsidR="00C31764" w:rsidRPr="00EB240E" w:rsidRDefault="00C31764" w:rsidP="00FF2FD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C31764" w:rsidRDefault="00C31764" w:rsidP="00C31764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1C7BB3" w:rsidRPr="00EB240E" w:rsidRDefault="001C7BB3" w:rsidP="001C7BB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annex relates to quarterly submission of information </w:t>
      </w:r>
      <w:r w:rsidR="006F0CA8">
        <w:rPr>
          <w:rFonts w:ascii="Times New Roman" w:hAnsi="Times New Roman" w:cs="Times New Roman"/>
          <w:sz w:val="20"/>
          <w:szCs w:val="20"/>
        </w:rPr>
        <w:t xml:space="preserve">for financial stability purposes </w:t>
      </w:r>
      <w:r>
        <w:rPr>
          <w:rFonts w:ascii="Times New Roman" w:hAnsi="Times New Roman" w:cs="Times New Roman"/>
          <w:sz w:val="20"/>
          <w:szCs w:val="20"/>
        </w:rPr>
        <w:t>for individual entities and groups.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2834"/>
        <w:gridCol w:w="4978"/>
      </w:tblGrid>
      <w:tr w:rsidR="00D04822" w:rsidRPr="00EB240E" w:rsidTr="00486501">
        <w:trPr>
          <w:trHeight w:val="285"/>
        </w:trPr>
        <w:tc>
          <w:tcPr>
            <w:tcW w:w="1430" w:type="dxa"/>
            <w:noWrap/>
            <w:hideMark/>
          </w:tcPr>
          <w:p w:rsidR="002E5263" w:rsidRPr="00EB240E" w:rsidRDefault="002E5263" w:rsidP="001C7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1C7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978" w:type="dxa"/>
            <w:hideMark/>
          </w:tcPr>
          <w:p w:rsidR="002E5263" w:rsidRPr="00EB240E" w:rsidRDefault="002E5263" w:rsidP="001C7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962166" w:rsidRPr="00EB240E" w:rsidTr="001675C1">
        <w:trPr>
          <w:trHeight w:val="285"/>
        </w:trPr>
        <w:tc>
          <w:tcPr>
            <w:tcW w:w="1430" w:type="dxa"/>
            <w:hideMark/>
          </w:tcPr>
          <w:p w:rsidR="00962166" w:rsidRPr="00962166" w:rsidRDefault="00962166" w:rsidP="00490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</w:tc>
        <w:tc>
          <w:tcPr>
            <w:tcW w:w="2834" w:type="dxa"/>
            <w:noWrap/>
          </w:tcPr>
          <w:p w:rsidR="00962166" w:rsidRPr="00962166" w:rsidRDefault="00962166" w:rsidP="00167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166">
              <w:rPr>
                <w:rFonts w:ascii="Times New Roman" w:hAnsi="Times New Roman" w:cs="Times New Roman"/>
                <w:sz w:val="20"/>
                <w:szCs w:val="20"/>
              </w:rPr>
              <w:t>Lapse/surrender rate contracts</w:t>
            </w:r>
          </w:p>
        </w:tc>
        <w:tc>
          <w:tcPr>
            <w:tcW w:w="4978" w:type="dxa"/>
          </w:tcPr>
          <w:p w:rsidR="00962166" w:rsidRDefault="00962166" w:rsidP="00811752">
            <w:pPr>
              <w:rPr>
                <w:ins w:id="1" w:author="Author"/>
                <w:rFonts w:ascii="Times New Roman" w:hAnsi="Times New Roman" w:cs="Times New Roman"/>
                <w:sz w:val="20"/>
                <w:szCs w:val="20"/>
              </w:rPr>
            </w:pPr>
            <w:r w:rsidRPr="00962166">
              <w:rPr>
                <w:rFonts w:ascii="Times New Roman" w:hAnsi="Times New Roman" w:cs="Times New Roman"/>
                <w:sz w:val="20"/>
                <w:szCs w:val="20"/>
              </w:rPr>
              <w:t xml:space="preserve">Number of life </w:t>
            </w:r>
            <w:ins w:id="2" w:author="Author">
              <w:r w:rsidR="00811752">
                <w:rPr>
                  <w:rFonts w:ascii="Times New Roman" w:hAnsi="Times New Roman" w:cs="Times New Roman"/>
                  <w:sz w:val="20"/>
                  <w:szCs w:val="20"/>
                </w:rPr>
                <w:t xml:space="preserve">(excl. health) </w:t>
              </w:r>
            </w:ins>
            <w:r w:rsidRPr="00962166">
              <w:rPr>
                <w:rFonts w:ascii="Times New Roman" w:hAnsi="Times New Roman" w:cs="Times New Roman"/>
                <w:sz w:val="20"/>
                <w:szCs w:val="20"/>
              </w:rPr>
              <w:t>contracts (policies, not IFRS 4 contracts</w:t>
            </w:r>
            <w:ins w:id="3" w:author="Author">
              <w:r w:rsidR="00811752">
                <w:rPr>
                  <w:rFonts w:ascii="Times New Roman" w:hAnsi="Times New Roman" w:cs="Times New Roman"/>
                  <w:sz w:val="20"/>
                  <w:szCs w:val="20"/>
                </w:rPr>
                <w:t>, direct business only</w:t>
              </w:r>
            </w:ins>
            <w:r w:rsidRPr="0096216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B15831">
              <w:rPr>
                <w:rFonts w:ascii="Times New Roman" w:hAnsi="Times New Roman" w:cs="Times New Roman"/>
                <w:sz w:val="20"/>
                <w:szCs w:val="20"/>
              </w:rPr>
              <w:t xml:space="preserve">fully or partially </w:t>
            </w:r>
            <w:r w:rsidRPr="00962166">
              <w:rPr>
                <w:rFonts w:ascii="Times New Roman" w:hAnsi="Times New Roman" w:cs="Times New Roman"/>
                <w:sz w:val="20"/>
                <w:szCs w:val="20"/>
              </w:rPr>
              <w:t>lapsed or surrendered during the reporting period divided by the number of life contracts at the beginning of the period.</w:t>
            </w:r>
            <w:ins w:id="4" w:author="Author">
              <w:r w:rsidR="00811752">
                <w:rPr>
                  <w:rFonts w:ascii="Times New Roman" w:hAnsi="Times New Roman" w:cs="Times New Roman"/>
                  <w:sz w:val="20"/>
                  <w:szCs w:val="20"/>
                </w:rPr>
                <w:t xml:space="preserve"> The reporting period is defined on a year to date basis. Unit linked contracts should not be considered. However, u</w:t>
              </w:r>
              <w:r w:rsidR="00811752" w:rsidRPr="00811752">
                <w:rPr>
                  <w:rFonts w:ascii="Times New Roman" w:hAnsi="Times New Roman" w:cs="Times New Roman"/>
                  <w:sz w:val="20"/>
                  <w:szCs w:val="20"/>
                </w:rPr>
                <w:t>nitised with-profits which contain elements of guarantees or where the full risk of price changes in the underlying portfolio is not born by policy holders should not be excluded.</w:t>
              </w:r>
            </w:ins>
          </w:p>
          <w:p w:rsidR="00811752" w:rsidRDefault="00811752" w:rsidP="00811752">
            <w:pPr>
              <w:rPr>
                <w:ins w:id="5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1234DE" w:rsidRDefault="00811752" w:rsidP="001234DE">
            <w:pPr>
              <w:rPr>
                <w:ins w:id="6" w:author="Author"/>
                <w:rFonts w:ascii="Times New Roman" w:hAnsi="Times New Roman" w:cs="Times New Roman"/>
                <w:sz w:val="20"/>
                <w:szCs w:val="20"/>
              </w:rPr>
            </w:pPr>
            <w:ins w:id="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A partial surrender is considered </w:t>
              </w:r>
              <w:proofErr w:type="gramStart"/>
              <w:r>
                <w:rPr>
                  <w:rFonts w:ascii="Times New Roman" w:hAnsi="Times New Roman" w:cs="Times New Roman"/>
                  <w:sz w:val="20"/>
                  <w:szCs w:val="20"/>
                </w:rPr>
                <w:t>one surrender</w:t>
              </w:r>
              <w:proofErr w:type="gramEnd"/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. </w:t>
              </w:r>
              <w:r w:rsidR="001234DE">
                <w:rPr>
                  <w:rFonts w:ascii="Times New Roman" w:hAnsi="Times New Roman" w:cs="Times New Roman"/>
                  <w:sz w:val="20"/>
                  <w:szCs w:val="20"/>
                </w:rPr>
                <w:t>P</w:t>
              </w:r>
              <w:r w:rsidR="001234DE" w:rsidRPr="001234DE">
                <w:rPr>
                  <w:rFonts w:ascii="Times New Roman" w:hAnsi="Times New Roman" w:cs="Times New Roman"/>
                  <w:sz w:val="20"/>
                  <w:szCs w:val="20"/>
                </w:rPr>
                <w:t>olicies that are premium paying at the start of the reporting period and which become paid up during the reporting period should be included</w:t>
              </w:r>
              <w:r w:rsidR="001234DE">
                <w:rPr>
                  <w:rFonts w:ascii="Times New Roman" w:hAnsi="Times New Roman" w:cs="Times New Roman"/>
                  <w:sz w:val="20"/>
                  <w:szCs w:val="20"/>
                </w:rPr>
                <w:t xml:space="preserve"> in the calculation. </w:t>
              </w:r>
            </w:ins>
          </w:p>
          <w:p w:rsidR="001234DE" w:rsidRDefault="001234DE" w:rsidP="001234DE">
            <w:pPr>
              <w:rPr>
                <w:ins w:id="8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811752" w:rsidRPr="00962166" w:rsidRDefault="001234DE" w:rsidP="00123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9" w:author="Author">
              <w:r w:rsidRPr="001234DE">
                <w:rPr>
                  <w:rFonts w:ascii="Times New Roman" w:hAnsi="Times New Roman" w:cs="Times New Roman"/>
                  <w:sz w:val="20"/>
                  <w:szCs w:val="20"/>
                </w:rPr>
                <w:t>The indicator should reflect all life business. Annuity business should therefore be included within the denominator even if they cannot lapse.</w:t>
              </w:r>
            </w:ins>
          </w:p>
        </w:tc>
      </w:tr>
      <w:tr w:rsidR="00962166" w:rsidRPr="00EB240E" w:rsidTr="001675C1">
        <w:trPr>
          <w:trHeight w:val="285"/>
        </w:trPr>
        <w:tc>
          <w:tcPr>
            <w:tcW w:w="1430" w:type="dxa"/>
          </w:tcPr>
          <w:p w:rsidR="00962166" w:rsidRPr="00962166" w:rsidRDefault="00962166" w:rsidP="00490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962166" w:rsidRPr="00962166" w:rsidRDefault="00962166" w:rsidP="00167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166">
              <w:rPr>
                <w:rFonts w:ascii="Times New Roman" w:hAnsi="Times New Roman" w:cs="Times New Roman"/>
                <w:sz w:val="20"/>
                <w:szCs w:val="20"/>
              </w:rPr>
              <w:t>Lapse/surrender rate volume</w:t>
            </w:r>
          </w:p>
        </w:tc>
        <w:tc>
          <w:tcPr>
            <w:tcW w:w="4978" w:type="dxa"/>
          </w:tcPr>
          <w:p w:rsidR="00811752" w:rsidRDefault="00962166" w:rsidP="00B15831">
            <w:pPr>
              <w:rPr>
                <w:ins w:id="10" w:author="Author"/>
                <w:rFonts w:ascii="Times New Roman" w:hAnsi="Times New Roman" w:cs="Times New Roman"/>
                <w:sz w:val="20"/>
                <w:szCs w:val="20"/>
              </w:rPr>
            </w:pPr>
            <w:r w:rsidRPr="0096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Volume </w:t>
            </w:r>
            <w:r w:rsidR="00B158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(the amount of technical provisions</w:t>
            </w:r>
            <w:ins w:id="11" w:author="Author">
              <w:r w:rsidR="00E06A1F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according to the Solvency II balance sheet</w:t>
              </w:r>
            </w:ins>
            <w:r w:rsidR="00B158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Pr="0096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of life </w:t>
            </w:r>
            <w:ins w:id="12" w:author="Author">
              <w:r w:rsidR="00811752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(excl. health) </w:t>
              </w:r>
            </w:ins>
            <w:r w:rsidRPr="0096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contracts </w:t>
            </w:r>
            <w:ins w:id="13" w:author="Author">
              <w:r w:rsidR="00811752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(direct business only) </w:t>
              </w:r>
            </w:ins>
            <w:r w:rsidR="00B15831">
              <w:rPr>
                <w:rFonts w:ascii="Times New Roman" w:hAnsi="Times New Roman" w:cs="Times New Roman"/>
                <w:sz w:val="20"/>
                <w:szCs w:val="20"/>
              </w:rPr>
              <w:t xml:space="preserve">fully or partially </w:t>
            </w:r>
            <w:r w:rsidRPr="0096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lapsed or surrendered during the reporting period divided by the volume </w:t>
            </w:r>
            <w:r w:rsidR="00B158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(the amount of technical provisions) </w:t>
            </w:r>
            <w:r w:rsidRPr="0096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 life contracts at the beginning of the period.</w:t>
            </w:r>
            <w:ins w:id="14" w:author="Author">
              <w:r w:rsidR="00811752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</w:t>
              </w:r>
              <w:r w:rsidR="00811752">
                <w:rPr>
                  <w:rFonts w:ascii="Times New Roman" w:hAnsi="Times New Roman" w:cs="Times New Roman"/>
                  <w:sz w:val="20"/>
                  <w:szCs w:val="20"/>
                </w:rPr>
                <w:t xml:space="preserve">The reporting period is defined on a year to date basis. Unit linked contracts should not be considered. </w:t>
              </w:r>
              <w:r w:rsidR="00811752" w:rsidRPr="00811752">
                <w:rPr>
                  <w:rFonts w:ascii="Times New Roman" w:hAnsi="Times New Roman" w:cs="Times New Roman"/>
                  <w:sz w:val="20"/>
                  <w:szCs w:val="20"/>
                </w:rPr>
                <w:tab/>
              </w:r>
              <w:r w:rsidR="00811752">
                <w:rPr>
                  <w:rFonts w:ascii="Times New Roman" w:hAnsi="Times New Roman" w:cs="Times New Roman"/>
                  <w:sz w:val="20"/>
                  <w:szCs w:val="20"/>
                </w:rPr>
                <w:t>However, u</w:t>
              </w:r>
              <w:r w:rsidR="00811752" w:rsidRPr="00811752">
                <w:rPr>
                  <w:rFonts w:ascii="Times New Roman" w:hAnsi="Times New Roman" w:cs="Times New Roman"/>
                  <w:sz w:val="20"/>
                  <w:szCs w:val="20"/>
                </w:rPr>
                <w:t>nitised with-profits which contain elements of guarantees or where the full risk of price changes in the underlying portfolio is not born by policy holders should not be excluded.</w:t>
              </w:r>
            </w:ins>
          </w:p>
          <w:p w:rsidR="00811752" w:rsidRDefault="00811752" w:rsidP="00B15831">
            <w:pPr>
              <w:rPr>
                <w:ins w:id="15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962166" w:rsidRDefault="00811752" w:rsidP="00B15831">
            <w:pPr>
              <w:rPr>
                <w:ins w:id="16" w:author="Author"/>
                <w:rFonts w:ascii="Times New Roman" w:hAnsi="Times New Roman" w:cs="Times New Roman"/>
                <w:sz w:val="20"/>
                <w:szCs w:val="20"/>
              </w:rPr>
            </w:pPr>
            <w:ins w:id="17" w:author="Author">
              <w:r w:rsidRPr="00811752">
                <w:rPr>
                  <w:rFonts w:ascii="Times New Roman" w:hAnsi="Times New Roman" w:cs="Times New Roman"/>
                  <w:sz w:val="20"/>
                  <w:szCs w:val="20"/>
                </w:rPr>
                <w:t>Where material and affecting technical provisions, deferred payments should be included in the calculatio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n.</w:t>
              </w:r>
              <w:r w:rsidR="001234DE">
                <w:rPr>
                  <w:rFonts w:ascii="Times New Roman" w:hAnsi="Times New Roman" w:cs="Times New Roman"/>
                  <w:sz w:val="20"/>
                  <w:szCs w:val="20"/>
                </w:rPr>
                <w:t xml:space="preserve"> P</w:t>
              </w:r>
              <w:r w:rsidR="001234DE" w:rsidRPr="001234DE">
                <w:rPr>
                  <w:rFonts w:ascii="Times New Roman" w:hAnsi="Times New Roman" w:cs="Times New Roman"/>
                  <w:sz w:val="20"/>
                  <w:szCs w:val="20"/>
                </w:rPr>
                <w:t>olicies that are premium paying at the start of the reporting period and which become paid up during the reporting period should be included</w:t>
              </w:r>
              <w:r w:rsidR="001234DE">
                <w:rPr>
                  <w:rFonts w:ascii="Times New Roman" w:hAnsi="Times New Roman" w:cs="Times New Roman"/>
                  <w:sz w:val="20"/>
                  <w:szCs w:val="20"/>
                </w:rPr>
                <w:t xml:space="preserve"> in the calculation.</w:t>
              </w:r>
            </w:ins>
          </w:p>
          <w:p w:rsidR="001234DE" w:rsidRDefault="001234DE" w:rsidP="00B15831">
            <w:pPr>
              <w:rPr>
                <w:ins w:id="18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1234DE" w:rsidRPr="00962166" w:rsidRDefault="001234DE" w:rsidP="00B158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9" w:author="Author">
              <w:r w:rsidRPr="001234DE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The indicator should reflect all life business. Annuity business should therefore be included within the denominator even if they cannot lapse.</w:t>
              </w:r>
            </w:ins>
          </w:p>
        </w:tc>
      </w:tr>
    </w:tbl>
    <w:p w:rsidR="006E4A52" w:rsidRDefault="006E4A52">
      <w:pPr>
        <w:rPr>
          <w:rFonts w:ascii="Times New Roman" w:hAnsi="Times New Roman" w:cs="Times New Roman"/>
          <w:sz w:val="20"/>
          <w:szCs w:val="20"/>
        </w:rPr>
      </w:pPr>
    </w:p>
    <w:p w:rsidR="000C387F" w:rsidRDefault="000C387F">
      <w:pPr>
        <w:rPr>
          <w:rFonts w:ascii="Times New Roman" w:hAnsi="Times New Roman" w:cs="Times New Roman"/>
          <w:sz w:val="20"/>
          <w:szCs w:val="20"/>
        </w:rPr>
      </w:pPr>
    </w:p>
    <w:p w:rsidR="000C387F" w:rsidRPr="002E5263" w:rsidRDefault="000C387F">
      <w:pPr>
        <w:rPr>
          <w:rFonts w:ascii="Times New Roman" w:hAnsi="Times New Roman" w:cs="Times New Roman"/>
          <w:sz w:val="20"/>
          <w:szCs w:val="20"/>
        </w:rPr>
      </w:pPr>
    </w:p>
    <w:sectPr w:rsidR="000C387F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07D0C"/>
    <w:rsid w:val="0001107D"/>
    <w:rsid w:val="0001770E"/>
    <w:rsid w:val="000C387F"/>
    <w:rsid w:val="001234DE"/>
    <w:rsid w:val="001675C1"/>
    <w:rsid w:val="00182F92"/>
    <w:rsid w:val="001C7BB3"/>
    <w:rsid w:val="002577BA"/>
    <w:rsid w:val="00266BEC"/>
    <w:rsid w:val="00286D96"/>
    <w:rsid w:val="002926E0"/>
    <w:rsid w:val="002C253B"/>
    <w:rsid w:val="002E5263"/>
    <w:rsid w:val="00317AA6"/>
    <w:rsid w:val="00486501"/>
    <w:rsid w:val="00490FC5"/>
    <w:rsid w:val="004B0C75"/>
    <w:rsid w:val="004D51A9"/>
    <w:rsid w:val="004E00FE"/>
    <w:rsid w:val="00536014"/>
    <w:rsid w:val="005446B2"/>
    <w:rsid w:val="00595775"/>
    <w:rsid w:val="005A1F25"/>
    <w:rsid w:val="005A546E"/>
    <w:rsid w:val="00600656"/>
    <w:rsid w:val="006E4A52"/>
    <w:rsid w:val="006F0CA8"/>
    <w:rsid w:val="00734AA4"/>
    <w:rsid w:val="007772EF"/>
    <w:rsid w:val="007B38BB"/>
    <w:rsid w:val="007D73D5"/>
    <w:rsid w:val="007E3D53"/>
    <w:rsid w:val="00800E84"/>
    <w:rsid w:val="00811752"/>
    <w:rsid w:val="0091612C"/>
    <w:rsid w:val="00922B9F"/>
    <w:rsid w:val="00932A1D"/>
    <w:rsid w:val="00962166"/>
    <w:rsid w:val="00994513"/>
    <w:rsid w:val="009A1906"/>
    <w:rsid w:val="009A4CCA"/>
    <w:rsid w:val="009B3C71"/>
    <w:rsid w:val="009C4DB4"/>
    <w:rsid w:val="00A1723B"/>
    <w:rsid w:val="00A314F2"/>
    <w:rsid w:val="00A36D30"/>
    <w:rsid w:val="00A80F3C"/>
    <w:rsid w:val="00AF2ABF"/>
    <w:rsid w:val="00B15831"/>
    <w:rsid w:val="00B90F65"/>
    <w:rsid w:val="00BA5BC0"/>
    <w:rsid w:val="00BF185C"/>
    <w:rsid w:val="00C051D6"/>
    <w:rsid w:val="00C15CD1"/>
    <w:rsid w:val="00C31764"/>
    <w:rsid w:val="00C40AF1"/>
    <w:rsid w:val="00C447B6"/>
    <w:rsid w:val="00CA68CB"/>
    <w:rsid w:val="00D002C4"/>
    <w:rsid w:val="00D04822"/>
    <w:rsid w:val="00D07DBF"/>
    <w:rsid w:val="00D87AA7"/>
    <w:rsid w:val="00DC6B56"/>
    <w:rsid w:val="00DD12DA"/>
    <w:rsid w:val="00E06A1F"/>
    <w:rsid w:val="00E21832"/>
    <w:rsid w:val="00E7065F"/>
    <w:rsid w:val="00EB240E"/>
    <w:rsid w:val="00ED3D91"/>
    <w:rsid w:val="00F170F3"/>
    <w:rsid w:val="00F2429D"/>
    <w:rsid w:val="00F6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B4C5-FF36-4AA3-84CA-FBBE7D94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2017-06-01T09:14:00Z</dcterms:created>
  <dcterms:modified xsi:type="dcterms:W3CDTF">2017-06-01T09:14:00Z</dcterms:modified>
</cp:coreProperties>
</file>